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26968F" w14:textId="77777777" w:rsidR="000075D3" w:rsidRDefault="00000000">
      <w:pPr>
        <w:spacing w:line="276" w:lineRule="auto"/>
        <w:jc w:val="right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Załącznik nr 3 do SWZ</w:t>
      </w:r>
    </w:p>
    <w:p w14:paraId="196ABFA6" w14:textId="77777777" w:rsidR="000075D3" w:rsidRDefault="000075D3">
      <w:pPr>
        <w:spacing w:line="276" w:lineRule="auto"/>
        <w:jc w:val="right"/>
        <w:rPr>
          <w:rFonts w:ascii="Times New Roman" w:hAnsi="Times New Roman"/>
          <w:b/>
          <w:bCs/>
        </w:rPr>
      </w:pPr>
    </w:p>
    <w:p w14:paraId="2F46F2A9" w14:textId="77777777" w:rsidR="000075D3" w:rsidRDefault="00000000">
      <w:pPr>
        <w:spacing w:line="276" w:lineRule="auto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 xml:space="preserve">Oświadczenia Wykonawcy </w:t>
      </w:r>
    </w:p>
    <w:p w14:paraId="4FD80F71" w14:textId="77777777" w:rsidR="000075D3" w:rsidRDefault="00000000">
      <w:pPr>
        <w:spacing w:line="276" w:lineRule="auto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o braku podstaw do wykluczenia z postępowania</w:t>
      </w:r>
    </w:p>
    <w:p w14:paraId="2ED537EC" w14:textId="77777777" w:rsidR="000075D3" w:rsidRDefault="000075D3">
      <w:pPr>
        <w:pBdr>
          <w:bottom w:val="single" w:sz="4" w:space="1" w:color="000000"/>
        </w:pBdr>
        <w:spacing w:line="276" w:lineRule="auto"/>
        <w:rPr>
          <w:rFonts w:ascii="Times New Roman" w:hAnsi="Times New Roman"/>
          <w:b/>
          <w:bCs/>
        </w:rPr>
      </w:pPr>
    </w:p>
    <w:p w14:paraId="44CF125B" w14:textId="77777777" w:rsidR="000075D3" w:rsidRDefault="00000000">
      <w:pPr>
        <w:pBdr>
          <w:bottom w:val="single" w:sz="4" w:space="1" w:color="000000"/>
        </w:pBdr>
        <w:spacing w:line="276" w:lineRule="auto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Wzór oświadczenia o braku podstaw do wykluczenia</w:t>
      </w:r>
    </w:p>
    <w:p w14:paraId="56FFFAAF" w14:textId="77777777" w:rsidR="000075D3" w:rsidRDefault="00000000">
      <w:pPr>
        <w:pStyle w:val="Bezodstpw"/>
        <w:spacing w:line="276" w:lineRule="auto"/>
        <w:ind w:left="0" w:firstLine="0"/>
        <w:rPr>
          <w:b/>
          <w:color w:val="000000" w:themeColor="text1"/>
          <w:szCs w:val="24"/>
        </w:rPr>
      </w:pPr>
      <w:r>
        <w:rPr>
          <w:b/>
          <w:color w:val="000000" w:themeColor="text1"/>
          <w:szCs w:val="24"/>
        </w:rPr>
        <w:t>ZAMAWIAJĄCY:</w:t>
      </w:r>
    </w:p>
    <w:p w14:paraId="3540EC4F" w14:textId="2C736E2A" w:rsidR="000075D3" w:rsidRDefault="00000000">
      <w:pPr>
        <w:tabs>
          <w:tab w:val="left" w:pos="142"/>
        </w:tabs>
        <w:spacing w:line="276" w:lineRule="auto"/>
        <w:rPr>
          <w:rFonts w:ascii="Times New Roman" w:hAnsi="Times New Roman"/>
          <w:b/>
          <w:color w:val="000000" w:themeColor="text1"/>
        </w:rPr>
      </w:pPr>
      <w:r>
        <w:rPr>
          <w:rFonts w:ascii="Times New Roman" w:hAnsi="Times New Roman"/>
          <w:b/>
          <w:color w:val="000000" w:themeColor="text1"/>
        </w:rPr>
        <w:t>Miejsko-Gminny Ośrodek Pomocy Społecznej w Tolkmicku</w:t>
      </w:r>
    </w:p>
    <w:p w14:paraId="16B65949" w14:textId="7737691B" w:rsidR="000075D3" w:rsidRDefault="00000000">
      <w:pPr>
        <w:tabs>
          <w:tab w:val="left" w:pos="142"/>
        </w:tabs>
        <w:spacing w:line="276" w:lineRule="auto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/>
          <w:color w:val="000000" w:themeColor="text1"/>
        </w:rPr>
        <w:t xml:space="preserve">ul. </w:t>
      </w:r>
      <w:r w:rsidR="00850201">
        <w:rPr>
          <w:rFonts w:ascii="Times New Roman" w:hAnsi="Times New Roman"/>
          <w:color w:val="000000" w:themeColor="text1"/>
        </w:rPr>
        <w:t>Portowa 4</w:t>
      </w:r>
    </w:p>
    <w:p w14:paraId="6C8BFD0A" w14:textId="77777777" w:rsidR="000075D3" w:rsidRDefault="00000000">
      <w:pPr>
        <w:tabs>
          <w:tab w:val="left" w:pos="142"/>
        </w:tabs>
        <w:spacing w:line="276" w:lineRule="auto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/>
          <w:color w:val="000000" w:themeColor="text1"/>
        </w:rPr>
        <w:t>82-340 Tolkmicko</w:t>
      </w:r>
    </w:p>
    <w:p w14:paraId="51775953" w14:textId="77777777" w:rsidR="000075D3" w:rsidRDefault="00000000">
      <w:pPr>
        <w:tabs>
          <w:tab w:val="left" w:pos="142"/>
        </w:tabs>
        <w:spacing w:line="276" w:lineRule="auto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/>
          <w:b/>
          <w:color w:val="000000" w:themeColor="text1"/>
        </w:rPr>
        <w:t>zwany dalej „Zamawiającym”,</w:t>
      </w:r>
    </w:p>
    <w:p w14:paraId="6AAAA62F" w14:textId="77777777" w:rsidR="000075D3" w:rsidRDefault="000075D3">
      <w:pPr>
        <w:spacing w:line="276" w:lineRule="auto"/>
        <w:rPr>
          <w:rFonts w:ascii="Times New Roman" w:hAnsi="Times New Roman"/>
          <w:bCs/>
        </w:rPr>
      </w:pPr>
    </w:p>
    <w:p w14:paraId="2FB63B88" w14:textId="77777777" w:rsidR="000075D3" w:rsidRDefault="000075D3">
      <w:pPr>
        <w:spacing w:line="276" w:lineRule="auto"/>
        <w:rPr>
          <w:rFonts w:ascii="Times New Roman" w:hAnsi="Times New Roman"/>
          <w:b/>
        </w:rPr>
      </w:pPr>
    </w:p>
    <w:p w14:paraId="7D169DCE" w14:textId="77777777" w:rsidR="000075D3" w:rsidRDefault="00000000">
      <w:pPr>
        <w:spacing w:line="276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PODMIOT W IMIENIU KTÓREGO SKŁADANE JEST OŚWIADCZENIE</w:t>
      </w:r>
      <w:r>
        <w:rPr>
          <w:rStyle w:val="Odwoanieprzypisudolnego"/>
          <w:rFonts w:ascii="Times New Roman" w:hAnsi="Times New Roman"/>
          <w:b/>
        </w:rPr>
        <w:footnoteReference w:id="1"/>
      </w:r>
      <w:r>
        <w:rPr>
          <w:rFonts w:ascii="Times New Roman" w:hAnsi="Times New Roman"/>
          <w:b/>
        </w:rPr>
        <w:t>:</w:t>
      </w:r>
    </w:p>
    <w:p w14:paraId="67B0DA06" w14:textId="40981588" w:rsidR="000075D3" w:rsidRDefault="00000000">
      <w:pPr>
        <w:spacing w:line="276" w:lineRule="auto"/>
        <w:rPr>
          <w:rFonts w:ascii="Times New Roman" w:hAnsi="Times New Roman"/>
          <w:b/>
          <w:u w:val="single"/>
        </w:rPr>
      </w:pPr>
      <w:ins w:id="0" w:author="Krzysztof Puchacz" w:date="2021-02-07T08:04:00Z">
        <w:r>
          <w:t>​</w:t>
        </w:r>
        <w:r>
          <w:rPr>
            <w:noProof/>
          </w:rPr>
          <w:pict w14:anchorId="55F67E3F">
            <v:rect id="Rectangle 5" o:spid="_x0000_s1031" style="position:absolute;margin-left:6.55pt;margin-top:16.25pt;width:15.6pt;height:14.4pt;z-index:3;visibility:visible;mso-wrap-style:square;mso-wrap-distance-left:.4pt;mso-wrap-distance-top:.4pt;mso-wrap-distance-right:.4pt;mso-wrap-distance-bottom:.4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"/>
          </w:pict>
        </w:r>
        <w:r>
          <w:t>​</w:t>
        </w:r>
      </w:ins>
    </w:p>
    <w:p w14:paraId="06A9117E" w14:textId="77777777" w:rsidR="000075D3" w:rsidRDefault="00000000">
      <w:pPr>
        <w:spacing w:line="276" w:lineRule="auto"/>
        <w:rPr>
          <w:rFonts w:ascii="Times New Roman" w:hAnsi="Times New Roman"/>
          <w:bCs/>
        </w:rPr>
      </w:pPr>
      <w:r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Cs/>
        </w:rPr>
        <w:t>Wykonawca</w:t>
      </w:r>
    </w:p>
    <w:p w14:paraId="1F10C52C" w14:textId="77777777" w:rsidR="000075D3" w:rsidRDefault="000075D3">
      <w:pPr>
        <w:spacing w:line="276" w:lineRule="auto"/>
        <w:rPr>
          <w:rFonts w:ascii="Times New Roman" w:hAnsi="Times New Roman"/>
          <w:bCs/>
        </w:rPr>
      </w:pPr>
    </w:p>
    <w:p w14:paraId="6168FDE0" w14:textId="77777777" w:rsidR="000075D3" w:rsidRDefault="00000000">
      <w:pPr>
        <w:spacing w:line="276" w:lineRule="auto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   </w:t>
      </w:r>
      <w:r>
        <w:rPr>
          <w:noProof/>
        </w:rPr>
        <w:drawing>
          <wp:inline distT="0" distB="0" distL="0" distR="0" wp14:anchorId="3E322A82" wp14:editId="25959BB7">
            <wp:extent cx="209550" cy="190500"/>
            <wp:effectExtent l="0" t="0" r="0" b="0"/>
            <wp:docPr id="2" name="Obraz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" cy="190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Cs/>
        </w:rPr>
        <w:t xml:space="preserve">     Wykonawca wspólnie ubiegający się o udzielenie zamówienia</w:t>
      </w:r>
    </w:p>
    <w:p w14:paraId="13E072DD" w14:textId="67A29C7A" w:rsidR="000075D3" w:rsidRDefault="00000000">
      <w:pPr>
        <w:spacing w:line="276" w:lineRule="auto"/>
        <w:rPr>
          <w:rFonts w:ascii="Times New Roman" w:hAnsi="Times New Roman"/>
          <w:b/>
          <w:u w:val="single"/>
        </w:rPr>
      </w:pPr>
      <w:ins w:id="1" w:author="Krzysztof Puchacz" w:date="2021-02-07T08:04:00Z">
        <w:r>
          <w:t>​</w:t>
        </w:r>
        <w:r>
          <w:rPr>
            <w:noProof/>
          </w:rPr>
          <w:pict w14:anchorId="2E6A982E">
            <v:rect id="Rectangle 4" o:spid="_x0000_s1030" style="position:absolute;margin-left:6.55pt;margin-top:13.3pt;width:15.6pt;height:14.4pt;z-index:4;visibility:visible;mso-wrap-style:square;mso-wrap-distance-left:.4pt;mso-wrap-distance-top:.4pt;mso-wrap-distance-right:.4pt;mso-wrap-distance-bottom:.4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"/>
          </w:pict>
        </w:r>
        <w:r>
          <w:t>​</w:t>
        </w:r>
      </w:ins>
    </w:p>
    <w:p w14:paraId="24A33EC3" w14:textId="77777777" w:rsidR="000075D3" w:rsidRDefault="00000000">
      <w:pPr>
        <w:spacing w:line="276" w:lineRule="auto"/>
        <w:ind w:firstLine="708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Podmiot udostępniający zasoby </w:t>
      </w:r>
    </w:p>
    <w:p w14:paraId="25AB7457" w14:textId="77777777" w:rsidR="000075D3" w:rsidRDefault="000075D3">
      <w:pPr>
        <w:spacing w:line="276" w:lineRule="auto"/>
        <w:ind w:right="4244"/>
        <w:rPr>
          <w:rFonts w:ascii="Times New Roman" w:hAnsi="Times New Roman"/>
        </w:rPr>
      </w:pPr>
    </w:p>
    <w:p w14:paraId="3D9AFB9B" w14:textId="77777777" w:rsidR="000075D3" w:rsidRDefault="00000000">
      <w:pPr>
        <w:spacing w:line="276" w:lineRule="auto"/>
        <w:ind w:right="4244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………………………………………………….</w:t>
      </w:r>
    </w:p>
    <w:p w14:paraId="7DB34684" w14:textId="77777777" w:rsidR="000075D3" w:rsidRDefault="00000000">
      <w:pPr>
        <w:spacing w:line="276" w:lineRule="auto"/>
        <w:ind w:right="4244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</w:t>
      </w:r>
    </w:p>
    <w:p w14:paraId="61A534A8" w14:textId="77777777" w:rsidR="000075D3" w:rsidRDefault="00000000">
      <w:pPr>
        <w:spacing w:line="276" w:lineRule="auto"/>
        <w:ind w:right="4244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………………………………………………….</w:t>
      </w:r>
    </w:p>
    <w:p w14:paraId="19E1F0DE" w14:textId="77777777" w:rsidR="000075D3" w:rsidRDefault="00000000">
      <w:pPr>
        <w:spacing w:line="276" w:lineRule="auto"/>
        <w:ind w:right="4528"/>
        <w:jc w:val="center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(pełna nazwa/firma, adres, w zależności od podmiotu: NIP/PESEL, KRS/CEIDG)</w:t>
      </w:r>
    </w:p>
    <w:p w14:paraId="0BE23457" w14:textId="77777777" w:rsidR="000075D3" w:rsidRDefault="000075D3">
      <w:pPr>
        <w:spacing w:line="276" w:lineRule="auto"/>
        <w:rPr>
          <w:rFonts w:ascii="Times New Roman" w:hAnsi="Times New Roman"/>
          <w:u w:val="single"/>
        </w:rPr>
      </w:pPr>
    </w:p>
    <w:p w14:paraId="7FFEB037" w14:textId="77777777" w:rsidR="000075D3" w:rsidRDefault="00000000">
      <w:pPr>
        <w:spacing w:line="276" w:lineRule="auto"/>
        <w:rPr>
          <w:rFonts w:ascii="Times New Roman" w:hAnsi="Times New Roman"/>
          <w:u w:val="single"/>
        </w:rPr>
      </w:pPr>
      <w:r>
        <w:rPr>
          <w:rFonts w:ascii="Times New Roman" w:hAnsi="Times New Roman"/>
          <w:u w:val="single"/>
        </w:rPr>
        <w:t>reprezentowany przez:</w:t>
      </w:r>
    </w:p>
    <w:p w14:paraId="68BB1A2D" w14:textId="77777777" w:rsidR="000075D3" w:rsidRDefault="00000000">
      <w:pPr>
        <w:spacing w:line="276" w:lineRule="auto"/>
        <w:ind w:right="4244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………………………………………………….</w:t>
      </w:r>
    </w:p>
    <w:p w14:paraId="6CE81546" w14:textId="77777777" w:rsidR="000075D3" w:rsidRDefault="00000000">
      <w:pPr>
        <w:spacing w:line="276" w:lineRule="auto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 xml:space="preserve"> (imię, nazwisko, stanowisko/podstawa do reprezentacji)</w:t>
      </w:r>
    </w:p>
    <w:p w14:paraId="1E8511F9" w14:textId="77777777" w:rsidR="000075D3" w:rsidRDefault="000075D3">
      <w:pPr>
        <w:spacing w:line="276" w:lineRule="auto"/>
        <w:rPr>
          <w:rFonts w:ascii="Times New Roman" w:hAnsi="Times New Roman"/>
          <w:i/>
        </w:rPr>
      </w:pPr>
    </w:p>
    <w:tbl>
      <w:tblPr>
        <w:tblStyle w:val="Tabela-Siatka"/>
        <w:tblW w:w="8943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8943"/>
      </w:tblGrid>
      <w:tr w:rsidR="000075D3" w14:paraId="1605B1BF" w14:textId="77777777">
        <w:tc>
          <w:tcPr>
            <w:tcW w:w="8943" w:type="dxa"/>
            <w:shd w:val="clear" w:color="auto" w:fill="F2F2F2" w:themeFill="background1" w:themeFillShade="F2"/>
          </w:tcPr>
          <w:p w14:paraId="720F3487" w14:textId="77777777" w:rsidR="000075D3" w:rsidRDefault="00000000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Oświadczenie składane na podstawie art. 273 ust. 2 ustawy Pzp</w:t>
            </w:r>
          </w:p>
          <w:p w14:paraId="4C5F0C4A" w14:textId="77777777" w:rsidR="000075D3" w:rsidRDefault="000075D3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  <w:p w14:paraId="7567466D" w14:textId="77777777" w:rsidR="000075D3" w:rsidRDefault="00000000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DOTYCZĄCE PRZESŁANEK WYKLUCZENIA Z POSTĘPOWANIA</w:t>
            </w:r>
          </w:p>
        </w:tc>
      </w:tr>
    </w:tbl>
    <w:p w14:paraId="7380A076" w14:textId="77777777" w:rsidR="000075D3" w:rsidRDefault="000075D3">
      <w:pPr>
        <w:spacing w:line="276" w:lineRule="auto"/>
        <w:rPr>
          <w:rFonts w:ascii="Times New Roman" w:hAnsi="Times New Roman"/>
          <w:b/>
        </w:rPr>
      </w:pPr>
    </w:p>
    <w:p w14:paraId="2898B1ED" w14:textId="77777777" w:rsidR="000075D3" w:rsidRDefault="00000000">
      <w:pPr>
        <w:tabs>
          <w:tab w:val="left" w:pos="567"/>
        </w:tabs>
        <w:spacing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 xml:space="preserve">Na potrzeby postępowania o udzielenie zamówienia publicznego na usługi społeczne udzielenie schronienia przez przyznanie tymczasowego miejsca w schronisku dla osób bezdomnych z terenu Miasta i Gminy Tolkmicko </w:t>
      </w:r>
      <w:r>
        <w:rPr>
          <w:rFonts w:ascii="Times New Roman" w:hAnsi="Times New Roman"/>
          <w:b/>
        </w:rPr>
        <w:t>oświadczam, że:</w:t>
      </w:r>
    </w:p>
    <w:p w14:paraId="04EE89AC" w14:textId="77777777" w:rsidR="000075D3" w:rsidRDefault="000075D3">
      <w:pPr>
        <w:spacing w:line="276" w:lineRule="auto"/>
        <w:jc w:val="both"/>
        <w:rPr>
          <w:rFonts w:ascii="Times New Roman" w:hAnsi="Times New Roman"/>
        </w:rPr>
      </w:pPr>
    </w:p>
    <w:p w14:paraId="4E244448" w14:textId="77777777" w:rsidR="000075D3" w:rsidRDefault="00000000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Oświadczenie:</w:t>
      </w:r>
    </w:p>
    <w:p w14:paraId="605C4BDB" w14:textId="77777777" w:rsidR="000075D3" w:rsidRDefault="000075D3">
      <w:pPr>
        <w:pStyle w:val="Akapitzlist"/>
        <w:spacing w:line="276" w:lineRule="auto"/>
        <w:jc w:val="both"/>
        <w:rPr>
          <w:rFonts w:ascii="Times New Roman" w:hAnsi="Times New Roman"/>
        </w:rPr>
      </w:pPr>
    </w:p>
    <w:p w14:paraId="4FD6F842" w14:textId="77777777" w:rsidR="000075D3" w:rsidRDefault="00000000">
      <w:pPr>
        <w:pStyle w:val="Akapitzlist"/>
        <w:tabs>
          <w:tab w:val="left" w:pos="0"/>
        </w:tabs>
        <w:spacing w:line="276" w:lineRule="auto"/>
        <w:ind w:left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Oświadczam, że podmiot, w imieniu którego składane jest oświadczenie:*</w:t>
      </w:r>
    </w:p>
    <w:p w14:paraId="04FEE4CE" w14:textId="77777777" w:rsidR="000075D3" w:rsidRDefault="00000000">
      <w:pPr>
        <w:pStyle w:val="Akapitzlist"/>
        <w:tabs>
          <w:tab w:val="left" w:pos="0"/>
        </w:tabs>
        <w:spacing w:line="276" w:lineRule="auto"/>
        <w:ind w:left="284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lastRenderedPageBreak/>
        <w:t>*zaznaczyć X właściwą odpowiedź</w:t>
      </w:r>
    </w:p>
    <w:p w14:paraId="419C6ABC" w14:textId="77777777" w:rsidR="000075D3" w:rsidRDefault="000075D3">
      <w:pPr>
        <w:spacing w:line="276" w:lineRule="auto"/>
        <w:ind w:left="284"/>
        <w:jc w:val="center"/>
        <w:rPr>
          <w:rFonts w:ascii="Times New Roman" w:hAnsi="Times New Roman"/>
          <w:b/>
          <w:bCs/>
        </w:rPr>
      </w:pPr>
    </w:p>
    <w:p w14:paraId="28B7751B" w14:textId="2D3A447F" w:rsidR="000075D3" w:rsidRDefault="00000000">
      <w:pPr>
        <w:spacing w:line="276" w:lineRule="auto"/>
        <w:rPr>
          <w:rFonts w:ascii="Times New Roman" w:hAnsi="Times New Roman"/>
        </w:rPr>
      </w:pPr>
      <w:ins w:id="2" w:author="Krzysztof Puchacz" w:date="2021-02-07T08:04:00Z">
        <w:r>
          <w:t>​</w:t>
        </w:r>
        <w:r>
          <w:rPr>
            <w:noProof/>
          </w:rPr>
          <w:pict w14:anchorId="7EE4E77F">
            <v:rect id="Rectangle 3" o:spid="_x0000_s1029" style="position:absolute;margin-left:10.75pt;margin-top:1.85pt;width:15.6pt;height:14.4pt;z-index:5;visibility:visible;mso-wrap-style:square;mso-wrap-distance-left:.4pt;mso-wrap-distance-top:.4pt;mso-wrap-distance-right:.4pt;mso-wrap-distance-bottom:.4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"/>
          </w:pict>
        </w:r>
        <w:r>
          <w:t>​</w:t>
        </w:r>
      </w:ins>
      <w:r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Cs/>
        </w:rPr>
        <w:t>nie</w:t>
      </w:r>
      <w:r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</w:rPr>
        <w:t>podlega wykluczeniu z postępowania na podstawie art. 108 ust. 1 ustawy Pzp;</w:t>
      </w:r>
    </w:p>
    <w:p w14:paraId="2114593D" w14:textId="77777777" w:rsidR="000075D3" w:rsidRDefault="000075D3">
      <w:pPr>
        <w:spacing w:line="276" w:lineRule="auto"/>
        <w:rPr>
          <w:rFonts w:ascii="Times New Roman" w:hAnsi="Times New Roman"/>
          <w:b/>
          <w:u w:val="single"/>
        </w:rPr>
      </w:pPr>
    </w:p>
    <w:p w14:paraId="24B03721" w14:textId="787B6524" w:rsidR="000075D3" w:rsidRDefault="00000000">
      <w:pPr>
        <w:spacing w:line="276" w:lineRule="auto"/>
        <w:rPr>
          <w:rFonts w:ascii="Times New Roman" w:hAnsi="Times New Roman"/>
        </w:rPr>
      </w:pPr>
      <w:ins w:id="3" w:author="Krzysztof Puchacz" w:date="2021-02-07T08:04:00Z">
        <w:r>
          <w:t>​</w:t>
        </w:r>
        <w:r>
          <w:rPr>
            <w:noProof/>
          </w:rPr>
          <w:pict w14:anchorId="6A04745B">
            <v:rect id="Rectangle 2" o:spid="_x0000_s1028" style="position:absolute;margin-left:10.75pt;margin-top:1.85pt;width:15.6pt;height:14.4pt;z-index:6;visibility:visible;mso-wrap-style:square;mso-wrap-distance-left:.4pt;mso-wrap-distance-top:.4pt;mso-wrap-distance-right:.4pt;mso-wrap-distance-bottom:.4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"/>
          </w:pict>
        </w:r>
        <w:r>
          <w:t>​</w:t>
        </w:r>
      </w:ins>
      <w:r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</w:rPr>
        <w:t>podlega wykluczeniu z postępowania na podstawie art. 108 ust. 1 ustawy Pzp</w:t>
      </w:r>
      <w:r>
        <w:rPr>
          <w:rStyle w:val="Odwoanieprzypisudolnego"/>
          <w:rFonts w:ascii="Times New Roman" w:hAnsi="Times New Roman"/>
        </w:rPr>
        <w:footnoteReference w:id="2"/>
      </w:r>
      <w:r>
        <w:rPr>
          <w:rFonts w:ascii="Times New Roman" w:hAnsi="Times New Roman"/>
        </w:rPr>
        <w:t>;</w:t>
      </w:r>
    </w:p>
    <w:p w14:paraId="173FA8C9" w14:textId="77777777" w:rsidR="000075D3" w:rsidRDefault="000075D3">
      <w:pPr>
        <w:spacing w:line="276" w:lineRule="auto"/>
        <w:rPr>
          <w:rFonts w:ascii="Times New Roman" w:hAnsi="Times New Roman"/>
        </w:rPr>
      </w:pPr>
    </w:p>
    <w:p w14:paraId="003AD88D" w14:textId="77777777" w:rsidR="000075D3" w:rsidRDefault="00000000">
      <w:pPr>
        <w:pStyle w:val="Akapitzlist"/>
        <w:numPr>
          <w:ilvl w:val="0"/>
          <w:numId w:val="2"/>
        </w:numPr>
        <w:spacing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nie podlega wykluczeniu z postępowania na podstawie art. 109 ust. 1 pkt 4,5,7 ustawy Pzp; </w:t>
      </w:r>
    </w:p>
    <w:p w14:paraId="6C924F2B" w14:textId="77777777" w:rsidR="000075D3" w:rsidRDefault="00000000">
      <w:pPr>
        <w:pStyle w:val="Akapitzlist"/>
        <w:numPr>
          <w:ilvl w:val="0"/>
          <w:numId w:val="2"/>
        </w:numPr>
        <w:spacing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t>podlega wykluczeniu z postępowania na podstawie art. 109 ust. 1 pkt 4,5,7,ustawy Pzp</w:t>
      </w:r>
      <w:r>
        <w:rPr>
          <w:rFonts w:ascii="Times New Roman" w:hAnsi="Times New Roman"/>
          <w:vertAlign w:val="superscript"/>
        </w:rPr>
        <w:t>2</w:t>
      </w:r>
      <w:r>
        <w:rPr>
          <w:rFonts w:ascii="Times New Roman" w:hAnsi="Times New Roman"/>
        </w:rPr>
        <w:t xml:space="preserve">. </w:t>
      </w:r>
    </w:p>
    <w:p w14:paraId="43F41C6F" w14:textId="74914C4C" w:rsidR="000075D3" w:rsidRDefault="00000000">
      <w:pPr>
        <w:spacing w:line="276" w:lineRule="auto"/>
        <w:ind w:left="720"/>
      </w:pPr>
      <w:r>
        <w:rPr>
          <w:noProof/>
        </w:rPr>
        <w:pict w14:anchorId="6A964E21">
          <v:rect id="Rectangle 1" o:spid="_x0000_s1027" style="position:absolute;left:0;text-align:left;margin-left:10.75pt;margin-top:1.85pt;width:15.6pt;height:14.4pt;z-index:7;visibility:visible;mso-wrap-style:square;mso-wrap-distance-left:.4pt;mso-wrap-distance-top:.4pt;mso-wrap-distance-right:.4pt;mso-wrap-distance-bottom:.4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"/>
        </w:pict>
      </w:r>
      <w:r w:rsidR="00B51819">
        <w:rPr>
          <w:rFonts w:ascii="Times New Roman" w:hAnsi="Times New Roman"/>
        </w:rPr>
        <w:t>Nie podlega wykluczeniu z postępowania na podstawie art. 7 ustawy z dnia 13 kwietnia 2022 r. o szczególnych rozwiązaniach w zakresie przeciwdziałania wspieraniu agresji na Ukrainę oraz służących ochronie bezpieczeństwa narodowego (Dz. U. z 2024 r., poz. 507).</w:t>
      </w:r>
    </w:p>
    <w:p w14:paraId="06F3A146" w14:textId="77777777" w:rsidR="000075D3" w:rsidRDefault="000075D3">
      <w:pPr>
        <w:spacing w:line="276" w:lineRule="auto"/>
        <w:rPr>
          <w:rFonts w:ascii="Times New Roman" w:hAnsi="Times New Roman"/>
        </w:rPr>
      </w:pPr>
    </w:p>
    <w:p w14:paraId="4B7EB0D4" w14:textId="77777777" w:rsidR="000075D3" w:rsidRDefault="000075D3">
      <w:pPr>
        <w:spacing w:line="276" w:lineRule="auto"/>
        <w:ind w:left="284"/>
        <w:jc w:val="center"/>
        <w:rPr>
          <w:rFonts w:ascii="Times New Roman" w:hAnsi="Times New Roman"/>
          <w:b/>
          <w:bCs/>
        </w:rPr>
      </w:pPr>
    </w:p>
    <w:p w14:paraId="565289E9" w14:textId="77777777" w:rsidR="000075D3" w:rsidRDefault="00000000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Jeżeli podmiot, w imieniu którego składane jest oświadczenie podlega wykluczeniu (sekcja wypełniana jedynie w przypadku, gdy odpowiedź w sekcji 1 brzmi TAK):</w:t>
      </w:r>
    </w:p>
    <w:p w14:paraId="378181C4" w14:textId="77777777" w:rsidR="000075D3" w:rsidRDefault="000075D3">
      <w:pPr>
        <w:pStyle w:val="Akapitzlist"/>
        <w:spacing w:line="276" w:lineRule="auto"/>
        <w:jc w:val="both"/>
        <w:rPr>
          <w:rFonts w:ascii="Times New Roman" w:hAnsi="Times New Roman"/>
        </w:rPr>
      </w:pPr>
    </w:p>
    <w:p w14:paraId="7E5C1909" w14:textId="77777777" w:rsidR="000075D3" w:rsidRDefault="00000000">
      <w:pPr>
        <w:pStyle w:val="Akapitzlist"/>
        <w:spacing w:line="276" w:lineRule="auto"/>
        <w:ind w:left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Oświadczam, że podmiot, w imieniu którego składane jest oświadczenie podlega wykluczeniu z postępowania na podstawie art. …………………… ustawy Pzp </w:t>
      </w:r>
      <w:r>
        <w:rPr>
          <w:rFonts w:ascii="Times New Roman" w:hAnsi="Times New Roman"/>
          <w:i/>
        </w:rPr>
        <w:t>(podać mającą zastosowanie podstawę wykluczenia).</w:t>
      </w:r>
    </w:p>
    <w:p w14:paraId="2E39707F" w14:textId="77777777" w:rsidR="000075D3" w:rsidRDefault="000075D3">
      <w:pPr>
        <w:pStyle w:val="Akapitzlist"/>
        <w:spacing w:line="276" w:lineRule="auto"/>
        <w:ind w:left="284"/>
        <w:jc w:val="both"/>
        <w:rPr>
          <w:rFonts w:ascii="Times New Roman" w:hAnsi="Times New Roman"/>
        </w:rPr>
      </w:pPr>
    </w:p>
    <w:p w14:paraId="6C9D8649" w14:textId="77777777" w:rsidR="000075D3" w:rsidRDefault="00000000">
      <w:pPr>
        <w:pStyle w:val="Akapitzlist"/>
        <w:spacing w:line="276" w:lineRule="auto"/>
        <w:ind w:left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Jednocześnie oświadczam, że na podstawie art. 110 ust. 2 ustawy Pzp podmiot, </w:t>
      </w:r>
      <w:r>
        <w:rPr>
          <w:rFonts w:ascii="Times New Roman" w:hAnsi="Times New Roman"/>
        </w:rPr>
        <w:br/>
        <w:t>w imieniu, którego składane jest oświadczenie podjął następujące środki naprawcze: ………………………………………………………………………………………..</w:t>
      </w:r>
    </w:p>
    <w:p w14:paraId="723589AA" w14:textId="77777777" w:rsidR="000075D3" w:rsidRDefault="000075D3">
      <w:pPr>
        <w:spacing w:line="276" w:lineRule="auto"/>
        <w:jc w:val="both"/>
        <w:rPr>
          <w:rFonts w:ascii="Times New Roman" w:hAnsi="Times New Roman"/>
        </w:rPr>
      </w:pPr>
    </w:p>
    <w:p w14:paraId="0AEF355F" w14:textId="77777777" w:rsidR="000075D3" w:rsidRDefault="00000000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Oświadczenie dotyczące podanych informacji:</w:t>
      </w:r>
    </w:p>
    <w:p w14:paraId="15DF45AC" w14:textId="77777777" w:rsidR="000075D3" w:rsidRDefault="000075D3">
      <w:pPr>
        <w:spacing w:line="276" w:lineRule="auto"/>
        <w:jc w:val="both"/>
        <w:rPr>
          <w:rFonts w:ascii="Times New Roman" w:hAnsi="Times New Roman"/>
          <w:b/>
        </w:rPr>
      </w:pPr>
    </w:p>
    <w:p w14:paraId="318087E4" w14:textId="77777777" w:rsidR="000075D3" w:rsidRDefault="00000000">
      <w:pPr>
        <w:spacing w:line="276" w:lineRule="auto"/>
        <w:ind w:left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Oświadczam, że wszystkie informacje podane w powyższych oświadczeniach </w:t>
      </w:r>
      <w:r>
        <w:rPr>
          <w:rFonts w:ascii="Times New Roman" w:hAnsi="Times New Roman"/>
        </w:rPr>
        <w:br/>
        <w:t>są aktualne i zgodne z prawdą.</w:t>
      </w:r>
    </w:p>
    <w:p w14:paraId="2AE9F658" w14:textId="77777777" w:rsidR="000075D3" w:rsidRDefault="000075D3">
      <w:pPr>
        <w:spacing w:line="276" w:lineRule="auto"/>
        <w:ind w:left="284"/>
        <w:jc w:val="both"/>
        <w:rPr>
          <w:rFonts w:ascii="Times New Roman" w:hAnsi="Times New Roman"/>
        </w:rPr>
      </w:pPr>
    </w:p>
    <w:p w14:paraId="6C9C5081" w14:textId="77777777" w:rsidR="000075D3" w:rsidRDefault="000075D3">
      <w:pPr>
        <w:spacing w:line="276" w:lineRule="auto"/>
        <w:jc w:val="both"/>
        <w:rPr>
          <w:rFonts w:ascii="Times New Roman" w:hAnsi="Times New Roman"/>
        </w:rPr>
      </w:pPr>
    </w:p>
    <w:p w14:paraId="43C94A17" w14:textId="77777777" w:rsidR="000075D3" w:rsidRDefault="00000000">
      <w:pPr>
        <w:spacing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Miejsce i data ……………………………………..</w:t>
      </w:r>
    </w:p>
    <w:p w14:paraId="1C2C3D7B" w14:textId="77777777" w:rsidR="000075D3" w:rsidRDefault="000075D3">
      <w:pPr>
        <w:spacing w:line="276" w:lineRule="auto"/>
        <w:jc w:val="right"/>
        <w:rPr>
          <w:rFonts w:ascii="Times New Roman" w:hAnsi="Times New Roman"/>
        </w:rPr>
      </w:pPr>
    </w:p>
    <w:p w14:paraId="683F6B74" w14:textId="77777777" w:rsidR="000075D3" w:rsidRDefault="000075D3">
      <w:pPr>
        <w:spacing w:line="276" w:lineRule="auto"/>
        <w:jc w:val="right"/>
        <w:rPr>
          <w:rFonts w:ascii="Times New Roman" w:hAnsi="Times New Roman"/>
        </w:rPr>
      </w:pPr>
    </w:p>
    <w:p w14:paraId="640A1DD3" w14:textId="592A4651" w:rsidR="000075D3" w:rsidRDefault="00000000">
      <w:pPr>
        <w:spacing w:line="276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…………………</w:t>
      </w:r>
      <w:r w:rsidR="00B51819">
        <w:rPr>
          <w:rFonts w:ascii="Times New Roman" w:hAnsi="Times New Roman"/>
        </w:rPr>
        <w:t>.</w:t>
      </w:r>
      <w:r>
        <w:rPr>
          <w:rFonts w:ascii="Times New Roman" w:hAnsi="Times New Roman"/>
        </w:rPr>
        <w:t>…………</w:t>
      </w:r>
    </w:p>
    <w:p w14:paraId="73271BF0" w14:textId="77777777" w:rsidR="000075D3" w:rsidRDefault="00000000">
      <w:pPr>
        <w:spacing w:line="276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     Podpis Wykonawcy </w:t>
      </w:r>
    </w:p>
    <w:sectPr w:rsidR="000075D3">
      <w:footerReference w:type="even" r:id="rId8"/>
      <w:footerReference w:type="default" r:id="rId9"/>
      <w:footerReference w:type="first" r:id="rId10"/>
      <w:pgSz w:w="11906" w:h="16838"/>
      <w:pgMar w:top="1417" w:right="1417" w:bottom="1417" w:left="1417" w:header="0" w:footer="877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21D4A2" w14:textId="77777777" w:rsidR="00A62CB5" w:rsidRDefault="00A62CB5">
      <w:r>
        <w:separator/>
      </w:r>
    </w:p>
  </w:endnote>
  <w:endnote w:type="continuationSeparator" w:id="0">
    <w:p w14:paraId="5619954D" w14:textId="77777777" w:rsidR="00A62CB5" w:rsidRDefault="00A62C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F4046F" w14:textId="77777777" w:rsidR="000075D3" w:rsidRDefault="000075D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340704420"/>
      <w:docPartObj>
        <w:docPartGallery w:val="Page Numbers (Bottom of Page)"/>
        <w:docPartUnique/>
      </w:docPartObj>
    </w:sdtPr>
    <w:sdtContent>
      <w:p w14:paraId="743AC73D" w14:textId="77777777" w:rsidR="000075D3" w:rsidRDefault="00000000">
        <w:pPr>
          <w:pStyle w:val="Stopka"/>
          <w:jc w:val="right"/>
        </w:pPr>
        <w:r>
          <w:fldChar w:fldCharType="begin"/>
        </w:r>
        <w:r>
          <w:instrText xml:space="preserve"> PAGE 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DFA530B" w14:textId="77777777" w:rsidR="000075D3" w:rsidRDefault="000075D3">
    <w:pPr>
      <w:pStyle w:val="Stopka"/>
      <w:rPr>
        <w:rFonts w:ascii="Cambria" w:hAnsi="Cambria"/>
        <w:b/>
        <w:sz w:val="20"/>
        <w:szCs w:val="20"/>
        <w:bdr w:val="single" w:sz="4" w:space="0" w:color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661931097"/>
      <w:docPartObj>
        <w:docPartGallery w:val="Page Numbers (Bottom of Page)"/>
        <w:docPartUnique/>
      </w:docPartObj>
    </w:sdtPr>
    <w:sdtContent>
      <w:p w14:paraId="471B2B18" w14:textId="77777777" w:rsidR="000075D3" w:rsidRDefault="00000000">
        <w:pPr>
          <w:pStyle w:val="Stopka"/>
          <w:jc w:val="right"/>
        </w:pPr>
        <w:r>
          <w:fldChar w:fldCharType="begin"/>
        </w:r>
        <w:r>
          <w:instrText xml:space="preserve"> PAGE 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8510DA9" w14:textId="77777777" w:rsidR="000075D3" w:rsidRDefault="000075D3">
    <w:pPr>
      <w:pStyle w:val="Stopka"/>
      <w:rPr>
        <w:rFonts w:ascii="Cambria" w:hAnsi="Cambria"/>
        <w:b/>
        <w:sz w:val="20"/>
        <w:szCs w:val="20"/>
        <w:bdr w:val="single" w:sz="4" w:space="0" w:color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C2C82B" w14:textId="77777777" w:rsidR="00A62CB5" w:rsidRDefault="00A62CB5">
      <w:r>
        <w:separator/>
      </w:r>
    </w:p>
  </w:footnote>
  <w:footnote w:type="continuationSeparator" w:id="0">
    <w:p w14:paraId="162A1869" w14:textId="77777777" w:rsidR="00A62CB5" w:rsidRDefault="00A62CB5">
      <w:r>
        <w:continuationSeparator/>
      </w:r>
    </w:p>
  </w:footnote>
  <w:footnote w:id="1">
    <w:p w14:paraId="06DCC098" w14:textId="77777777" w:rsidR="000075D3" w:rsidRDefault="00000000">
      <w:pPr>
        <w:pStyle w:val="Tekstprzypisudolnego"/>
      </w:pPr>
      <w:r>
        <w:rPr>
          <w:rStyle w:val="Znakiprzypiswdolnych"/>
        </w:rPr>
        <w:footnoteRef/>
      </w:r>
      <w:r>
        <w:t xml:space="preserve"> Odrębne oświadczenia składa wykonawca oraz podmiot udostępniający zasoby </w:t>
      </w:r>
    </w:p>
  </w:footnote>
  <w:footnote w:id="2">
    <w:p w14:paraId="5DD54209" w14:textId="77777777" w:rsidR="000075D3" w:rsidRDefault="00000000">
      <w:pPr>
        <w:pStyle w:val="Tekstprzypisudolnego"/>
      </w:pPr>
      <w:r>
        <w:rPr>
          <w:rStyle w:val="Znakiprzypiswdolnych"/>
        </w:rPr>
        <w:footnoteRef/>
      </w:r>
      <w:r>
        <w:t xml:space="preserve"> W tym wariancie wypełnić sekcję 2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 id="_x0000_i1025" style="width:16.5pt;height:15pt" coordsize="" o:spt="100" o:bullet="t" adj="0,,0" path="" stroked="f">
        <v:stroke joinstyle="miter"/>
        <v:imagedata r:id="rId1" o:title=""/>
        <v:formulas/>
        <v:path o:connecttype="segments"/>
      </v:shape>
    </w:pict>
  </w:numPicBullet>
  <w:abstractNum w:abstractNumId="0" w15:restartNumberingAfterBreak="0">
    <w:nsid w:val="2BC27F62"/>
    <w:multiLevelType w:val="multilevel"/>
    <w:tmpl w:val="6B447DE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4C341D48"/>
    <w:multiLevelType w:val="multilevel"/>
    <w:tmpl w:val="FF8C26E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6D7C6C8D"/>
    <w:multiLevelType w:val="multilevel"/>
    <w:tmpl w:val="6B3EAA00"/>
    <w:lvl w:ilvl="0">
      <w:start w:val="1"/>
      <w:numFmt w:val="bullet"/>
      <w:lvlText w:val="•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</w:rPr>
    </w:lvl>
  </w:abstractNum>
  <w:num w:numId="1" w16cid:durableId="1588730164">
    <w:abstractNumId w:val="0"/>
  </w:num>
  <w:num w:numId="2" w16cid:durableId="612593362">
    <w:abstractNumId w:val="2"/>
  </w:num>
  <w:num w:numId="3" w16cid:durableId="22295840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075D3"/>
    <w:rsid w:val="000075D3"/>
    <w:rsid w:val="005E15D6"/>
    <w:rsid w:val="00850201"/>
    <w:rsid w:val="00A06F74"/>
    <w:rsid w:val="00A62CB5"/>
    <w:rsid w:val="00B51819"/>
    <w:rsid w:val="00C213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  <w14:docId w14:val="3D1F24F3"/>
  <w15:docId w15:val="{FE049DF7-F46C-4116-B61E-783FE34F0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character" w:customStyle="1" w:styleId="Tekstpodstawowywcity2Znak">
    <w:name w:val="Tekst podstawowy wcięty 2 Znak"/>
    <w:basedOn w:val="Domylnaczcionkaakapitu"/>
    <w:link w:val="Tekstpodstawowywcity2"/>
    <w:qFormat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qFormat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Domylnaczcionkaakapitu1">
    <w:name w:val="Domyślna czcionka akapitu1"/>
    <w:qFormat/>
    <w:rsid w:val="001C70A2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530C2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0530C2"/>
    <w:rPr>
      <w:rFonts w:ascii="Calibri" w:eastAsia="Calibri" w:hAnsi="Calibri" w:cs="Times New Roman"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qFormat/>
    <w:rsid w:val="00380CF5"/>
    <w:rPr>
      <w:color w:val="605E5C"/>
      <w:shd w:val="clear" w:color="auto" w:fill="E1DFDD"/>
    </w:rPr>
  </w:style>
  <w:style w:type="character" w:customStyle="1" w:styleId="redniasiatka2Znak">
    <w:name w:val="Średnia siatka 2 Znak"/>
    <w:link w:val="redniasiatka21"/>
    <w:uiPriority w:val="99"/>
    <w:qFormat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Znakiprzypiswdolnych">
    <w:name w:val="Znaki przypisów dolnych"/>
    <w:uiPriority w:val="99"/>
    <w:semiHidden/>
    <w:unhideWhenUsed/>
    <w:qFormat/>
    <w:rsid w:val="00E75C77"/>
    <w:rPr>
      <w:vertAlign w:val="superscript"/>
    </w:rPr>
  </w:style>
  <w:style w:type="character" w:styleId="Odwoanieprzypisudolnego">
    <w:name w:val="footnote reference"/>
    <w:rPr>
      <w:vertAlign w:val="superscript"/>
    </w:rPr>
  </w:style>
  <w:style w:type="character" w:styleId="Numerwiersza">
    <w:name w:val="line number"/>
  </w:style>
  <w:style w:type="character" w:customStyle="1" w:styleId="Znakiprzypiswkocowych">
    <w:name w:val="Znaki przypisów końcowych"/>
    <w:qFormat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ascii="Times New Roman" w:hAnsi="Times New Roman"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ascii="Times New Roman" w:hAnsi="Times New Roman"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ascii="Times New Roman" w:hAnsi="Times New Roman" w:cs="Arial"/>
    </w:rPr>
  </w:style>
  <w:style w:type="paragraph" w:styleId="Bezodstpw">
    <w:name w:val="No Spacing"/>
    <w:link w:val="BezodstpwZnak"/>
    <w:uiPriority w:val="99"/>
    <w:qFormat/>
    <w:rsid w:val="0023534F"/>
    <w:pPr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23534F"/>
    <w:pPr>
      <w:ind w:left="720"/>
      <w:contextualSpacing/>
    </w:pPr>
  </w:style>
  <w:style w:type="paragraph" w:styleId="Tekstpodstawowywcity2">
    <w:name w:val="Body Text Indent 2"/>
    <w:basedOn w:val="Normalny"/>
    <w:link w:val="Tekstpodstawowywcity2Znak"/>
    <w:qFormat/>
    <w:rsid w:val="0023534F"/>
    <w:pPr>
      <w:widowControl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Standard">
    <w:name w:val="Standard"/>
    <w:qFormat/>
    <w:rsid w:val="001C70A2"/>
    <w:pPr>
      <w:widowControl w:val="0"/>
      <w:textAlignment w:val="baseline"/>
    </w:pPr>
    <w:rPr>
      <w:rFonts w:ascii="Times New Roman" w:eastAsia="Andale Sans UI" w:hAnsi="Times New Roman" w:cs="Tahoma"/>
      <w:kern w:val="2"/>
      <w:lang w:val="en-US"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DC4FC0"/>
    <w:rPr>
      <w:rFonts w:ascii="Tahoma" w:hAnsi="Tahoma" w:cs="Tahoma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0530C2"/>
    <w:rPr>
      <w:b/>
      <w:bCs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385</Words>
  <Characters>2315</Characters>
  <Application>Microsoft Office Word</Application>
  <DocSecurity>0</DocSecurity>
  <Lines>19</Lines>
  <Paragraphs>5</Paragraphs>
  <ScaleCrop>false</ScaleCrop>
  <Company/>
  <LinksUpToDate>false</LinksUpToDate>
  <CharactersWithSpaces>2695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dc:description/>
  <cp:lastModifiedBy>Michał Klamer - Gmina Tolkmicko</cp:lastModifiedBy>
  <cp:revision>14</cp:revision>
  <cp:lastPrinted>2021-12-08T09:54:00Z</cp:lastPrinted>
  <dcterms:created xsi:type="dcterms:W3CDTF">2021-12-08T09:56:00Z</dcterms:created>
  <dcterms:modified xsi:type="dcterms:W3CDTF">2025-12-10T09:15:00Z</dcterms:modified>
  <dc:language>pl-PL</dc:language>
</cp:coreProperties>
</file>